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2B08" w:rsidRPr="00C03434" w:rsidRDefault="00A72B08" w:rsidP="00C03434">
      <w:pPr>
        <w:spacing w:after="0"/>
        <w:jc w:val="center"/>
        <w:rPr>
          <w:rFonts w:ascii="Times New Roman" w:hAnsi="Times New Roman"/>
          <w:b/>
        </w:rPr>
      </w:pPr>
      <w:r w:rsidRPr="00C03434">
        <w:rPr>
          <w:rFonts w:ascii="Times New Roman" w:hAnsi="Times New Roman"/>
          <w:b/>
        </w:rPr>
        <w:t>Critical Thinking and Maharishi Vedic Science</w:t>
      </w:r>
    </w:p>
    <w:p w:rsidR="00CD1F96" w:rsidRDefault="00CD1F96" w:rsidP="00CD1F96">
      <w:pPr>
        <w:spacing w:after="0"/>
        <w:rPr>
          <w:rFonts w:ascii="Times New Roman" w:hAnsi="Times New Roman"/>
        </w:rPr>
      </w:pPr>
    </w:p>
    <w:p w:rsidR="00000000" w:rsidRDefault="00E029AC">
      <w:pPr>
        <w:spacing w:after="0"/>
        <w:jc w:val="center"/>
        <w:rPr>
          <w:ins w:id="0" w:author="Christopher Jones" w:date="2012-03-16T11:20:00Z"/>
          <w:rFonts w:ascii="Times New Roman" w:hAnsi="Times New Roman"/>
          <w:b/>
        </w:rPr>
        <w:pPrChange w:id="1" w:author="Christopher Jones" w:date="2012-03-16T11:20:00Z">
          <w:pPr>
            <w:spacing w:after="0"/>
          </w:pPr>
        </w:pPrChange>
      </w:pPr>
      <w:ins w:id="2" w:author="Christopher Jones" w:date="2012-03-16T11:11:00Z">
        <w:r>
          <w:rPr>
            <w:rFonts w:ascii="Times New Roman" w:hAnsi="Times New Roman"/>
            <w:b/>
          </w:rPr>
          <w:t>Wholeness of the Lesson</w:t>
        </w:r>
      </w:ins>
    </w:p>
    <w:p w:rsidR="00A72B08" w:rsidRPr="00CD1F96" w:rsidRDefault="00A72B08" w:rsidP="00CD1F96">
      <w:pPr>
        <w:spacing w:after="0"/>
        <w:rPr>
          <w:rFonts w:ascii="Times New Roman" w:hAnsi="Times New Roman"/>
        </w:rPr>
      </w:pPr>
      <w:r w:rsidRPr="00CD1F96">
        <w:rPr>
          <w:rFonts w:ascii="Times New Roman" w:hAnsi="Times New Roman"/>
        </w:rPr>
        <w:t xml:space="preserve">The importance of critical thinking in modern thought </w:t>
      </w:r>
      <w:del w:id="3" w:author="Christopher Jones" w:date="2012-03-16T11:20:00Z">
        <w:r w:rsidRPr="00CD1F96" w:rsidDel="00E029AC">
          <w:rPr>
            <w:rFonts w:ascii="Times New Roman" w:hAnsi="Times New Roman"/>
          </w:rPr>
          <w:delText xml:space="preserve">and academic life </w:delText>
        </w:r>
      </w:del>
      <w:r w:rsidRPr="00CD1F96">
        <w:rPr>
          <w:rFonts w:ascii="Times New Roman" w:hAnsi="Times New Roman"/>
        </w:rPr>
        <w:t xml:space="preserve">can be traced to the success of science in the modern world.  This status is based on an approach to knowledge that begins in </w:t>
      </w:r>
      <w:r w:rsidRPr="00CD1F96">
        <w:rPr>
          <w:rFonts w:ascii="Times New Roman" w:hAnsi="Times New Roman"/>
          <w:i/>
        </w:rPr>
        <w:t>ignorance</w:t>
      </w:r>
      <w:r w:rsidRPr="00CD1F96">
        <w:rPr>
          <w:rFonts w:ascii="Times New Roman" w:hAnsi="Times New Roman"/>
        </w:rPr>
        <w:t xml:space="preserve"> and systematically tries to uncover the truth about man and nature. </w:t>
      </w:r>
      <w:del w:id="4" w:author="Christopher Jones" w:date="2012-03-16T11:21:00Z">
        <w:r w:rsidRPr="00CD1F96" w:rsidDel="00E029AC">
          <w:rPr>
            <w:rFonts w:ascii="Times New Roman" w:hAnsi="Times New Roman"/>
          </w:rPr>
          <w:delText xml:space="preserve"> </w:delText>
        </w:r>
        <w:r w:rsidR="00CD1F96" w:rsidDel="00E029AC">
          <w:rPr>
            <w:rFonts w:ascii="Times New Roman" w:hAnsi="Times New Roman"/>
          </w:rPr>
          <w:delText>Our community assumes,</w:delText>
        </w:r>
        <w:r w:rsidRPr="00CD1F96" w:rsidDel="00E029AC">
          <w:rPr>
            <w:rFonts w:ascii="Times New Roman" w:hAnsi="Times New Roman"/>
          </w:rPr>
          <w:delText xml:space="preserve"> however, that </w:delText>
        </w:r>
      </w:del>
      <w:r w:rsidRPr="00CD1F96">
        <w:rPr>
          <w:rFonts w:ascii="Times New Roman" w:hAnsi="Times New Roman"/>
        </w:rPr>
        <w:t>Maharishi Vedic Science</w:t>
      </w:r>
      <w:ins w:id="5" w:author="Christopher Jones" w:date="2012-03-16T11:21:00Z">
        <w:r w:rsidR="00E029AC">
          <w:rPr>
            <w:rFonts w:ascii="Times New Roman" w:hAnsi="Times New Roman"/>
          </w:rPr>
          <w:t>, however,</w:t>
        </w:r>
      </w:ins>
      <w:r w:rsidRPr="00CD1F96">
        <w:rPr>
          <w:rFonts w:ascii="Times New Roman" w:hAnsi="Times New Roman"/>
        </w:rPr>
        <w:t xml:space="preserve"> </w:t>
      </w:r>
      <w:del w:id="6" w:author="Christopher Jones" w:date="2012-03-16T11:21:00Z">
        <w:r w:rsidRPr="00CD1F96" w:rsidDel="00E029AC">
          <w:rPr>
            <w:rFonts w:ascii="Times New Roman" w:hAnsi="Times New Roman"/>
          </w:rPr>
          <w:delText>re</w:delText>
        </w:r>
      </w:del>
      <w:r w:rsidRPr="00CD1F96">
        <w:rPr>
          <w:rFonts w:ascii="Times New Roman" w:hAnsi="Times New Roman"/>
        </w:rPr>
        <w:t xml:space="preserve">presents </w:t>
      </w:r>
      <w:r w:rsidRPr="00CD1F96">
        <w:rPr>
          <w:rFonts w:ascii="Times New Roman" w:hAnsi="Times New Roman"/>
          <w:i/>
        </w:rPr>
        <w:t>cognitions of universal truth</w:t>
      </w:r>
      <w:r w:rsidRPr="00CD1F96">
        <w:rPr>
          <w:rFonts w:ascii="Times New Roman" w:hAnsi="Times New Roman"/>
        </w:rPr>
        <w:t xml:space="preserve"> about man and nature, which we are trying to verify at this point in history.  This can create challenges when applying critical thinking to Maharishi Vedic Science.</w:t>
      </w:r>
    </w:p>
    <w:p w:rsidR="00CD1F96" w:rsidRDefault="00CD1F96" w:rsidP="00CD1F96">
      <w:pPr>
        <w:spacing w:after="0"/>
        <w:rPr>
          <w:rFonts w:ascii="Times New Roman" w:hAnsi="Times New Roman"/>
        </w:rPr>
      </w:pPr>
    </w:p>
    <w:p w:rsidR="00000000" w:rsidRDefault="00E029AC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/>
          <w:rPrChange w:id="7" w:author="Christopher Jones" w:date="2012-03-16T11:11:00Z">
            <w:rPr/>
          </w:rPrChange>
        </w:rPr>
        <w:pPrChange w:id="8" w:author="Christopher Jones" w:date="2012-03-16T11:11:00Z">
          <w:pPr>
            <w:spacing w:after="0"/>
          </w:pPr>
        </w:pPrChange>
      </w:pPr>
      <w:ins w:id="9" w:author="Christopher Jones" w:date="2012-03-16T11:15:00Z">
        <w:r>
          <w:rPr>
            <w:rFonts w:ascii="Times New Roman" w:hAnsi="Times New Roman"/>
            <w:b/>
          </w:rPr>
          <w:t xml:space="preserve">Consistency of Maharishi Vedic Science and </w:t>
        </w:r>
      </w:ins>
      <w:ins w:id="10" w:author="Christopher Jones" w:date="2012-03-16T11:16:00Z">
        <w:r>
          <w:rPr>
            <w:rFonts w:ascii="Times New Roman" w:hAnsi="Times New Roman"/>
            <w:b/>
          </w:rPr>
          <w:t>p</w:t>
        </w:r>
      </w:ins>
      <w:ins w:id="11" w:author="Christopher Jones" w:date="2012-03-16T11:15:00Z">
        <w:r>
          <w:rPr>
            <w:rFonts w:ascii="Times New Roman" w:hAnsi="Times New Roman"/>
            <w:b/>
          </w:rPr>
          <w:t xml:space="preserve">hilosophy of science. </w:t>
        </w:r>
      </w:ins>
      <w:r w:rsidR="00DE017C" w:rsidRPr="00DE017C">
        <w:rPr>
          <w:rFonts w:ascii="Times New Roman" w:hAnsi="Times New Roman"/>
          <w:rPrChange w:id="12" w:author="Christopher Jones" w:date="2012-03-16T11:11:00Z">
            <w:rPr/>
          </w:rPrChange>
        </w:rPr>
        <w:t xml:space="preserve">Critical </w:t>
      </w:r>
      <w:del w:id="13" w:author="Christopher Jones" w:date="2012-03-16T11:17:00Z">
        <w:r w:rsidR="00DE017C" w:rsidRPr="00DE017C">
          <w:rPr>
            <w:rFonts w:ascii="Times New Roman" w:hAnsi="Times New Roman"/>
            <w:rPrChange w:id="14" w:author="Christopher Jones" w:date="2012-03-16T11:11:00Z">
              <w:rPr/>
            </w:rPrChange>
          </w:rPr>
          <w:delText xml:space="preserve">things </w:delText>
        </w:r>
      </w:del>
      <w:ins w:id="15" w:author="Christopher Jones" w:date="2012-03-16T11:17:00Z">
        <w:r>
          <w:rPr>
            <w:rFonts w:ascii="Times New Roman" w:hAnsi="Times New Roman"/>
          </w:rPr>
          <w:t>thinking</w:t>
        </w:r>
        <w:r w:rsidR="00DE017C" w:rsidRPr="00DE017C">
          <w:rPr>
            <w:rFonts w:ascii="Times New Roman" w:hAnsi="Times New Roman"/>
            <w:rPrChange w:id="16" w:author="Christopher Jones" w:date="2012-03-16T11:11:00Z">
              <w:rPr/>
            </w:rPrChange>
          </w:rPr>
          <w:t xml:space="preserve"> </w:t>
        </w:r>
      </w:ins>
      <w:r w:rsidR="00DE017C" w:rsidRPr="00DE017C">
        <w:rPr>
          <w:rFonts w:ascii="Times New Roman" w:hAnsi="Times New Roman"/>
          <w:rPrChange w:id="17" w:author="Christopher Jones" w:date="2012-03-16T11:11:00Z">
            <w:rPr/>
          </w:rPrChange>
        </w:rPr>
        <w:t xml:space="preserve">starts with systematic analysis, synthesis, and evaluation of the logic and evidence for disciplinary </w:t>
      </w:r>
      <w:ins w:id="18" w:author="Christopher Jones" w:date="2012-03-16T11:23:00Z">
        <w:r>
          <w:rPr>
            <w:rFonts w:ascii="Times New Roman" w:hAnsi="Times New Roman"/>
          </w:rPr>
          <w:t xml:space="preserve">claims to </w:t>
        </w:r>
      </w:ins>
      <w:del w:id="19" w:author="Christopher Jones" w:date="2012-03-16T11:22:00Z">
        <w:r w:rsidR="00DE017C" w:rsidRPr="00DE017C">
          <w:rPr>
            <w:rFonts w:ascii="Times New Roman" w:hAnsi="Times New Roman"/>
            <w:rPrChange w:id="20" w:author="Christopher Jones" w:date="2012-03-16T11:11:00Z">
              <w:rPr/>
            </w:rPrChange>
          </w:rPr>
          <w:delText>theoretical or empirical propositions</w:delText>
        </w:r>
      </w:del>
      <w:ins w:id="21" w:author="Christopher Jones" w:date="2012-03-16T11:22:00Z">
        <w:r>
          <w:rPr>
            <w:rFonts w:ascii="Times New Roman" w:hAnsi="Times New Roman"/>
          </w:rPr>
          <w:t>knowledge</w:t>
        </w:r>
      </w:ins>
      <w:r w:rsidR="00DE017C" w:rsidRPr="00DE017C">
        <w:rPr>
          <w:rFonts w:ascii="Times New Roman" w:hAnsi="Times New Roman"/>
          <w:rPrChange w:id="22" w:author="Christopher Jones" w:date="2012-03-16T11:11:00Z">
            <w:rPr/>
          </w:rPrChange>
        </w:rPr>
        <w:t xml:space="preserve">.  These criteria, derived from the scientific method, work well for both the objective research on the technologies of Maharishi Vedic Science and </w:t>
      </w:r>
      <w:del w:id="23" w:author="Samuel Boothby" w:date="2012-03-16T12:54:00Z">
        <w:r w:rsidR="00DE017C" w:rsidRPr="00DE017C">
          <w:rPr>
            <w:rFonts w:ascii="Times New Roman" w:hAnsi="Times New Roman"/>
            <w:rPrChange w:id="24" w:author="Christopher Jones" w:date="2012-03-16T11:11:00Z">
              <w:rPr/>
            </w:rPrChange>
          </w:rPr>
          <w:delText xml:space="preserve">the </w:delText>
        </w:r>
      </w:del>
      <w:ins w:id="25" w:author="Samuel Boothby" w:date="2012-03-16T12:54:00Z">
        <w:r w:rsidR="00A448BE">
          <w:rPr>
            <w:rFonts w:ascii="Times New Roman" w:hAnsi="Times New Roman"/>
          </w:rPr>
          <w:t>its</w:t>
        </w:r>
        <w:r w:rsidR="00DE017C" w:rsidRPr="00DE017C">
          <w:rPr>
            <w:rFonts w:ascii="Times New Roman" w:hAnsi="Times New Roman"/>
            <w:rPrChange w:id="26" w:author="Christopher Jones" w:date="2012-03-16T11:11:00Z">
              <w:rPr/>
            </w:rPrChange>
          </w:rPr>
          <w:t xml:space="preserve"> </w:t>
        </w:r>
      </w:ins>
      <w:r w:rsidR="00DE017C" w:rsidRPr="00DE017C">
        <w:rPr>
          <w:rFonts w:ascii="Times New Roman" w:hAnsi="Times New Roman"/>
          <w:rPrChange w:id="27" w:author="Christopher Jones" w:date="2012-03-16T11:11:00Z">
            <w:rPr/>
          </w:rPrChange>
        </w:rPr>
        <w:t>subjective ‘research in consciousness’ element</w:t>
      </w:r>
      <w:ins w:id="28" w:author="Christopher Jones" w:date="2012-03-16T11:23:00Z">
        <w:r>
          <w:rPr>
            <w:rFonts w:ascii="Times New Roman" w:hAnsi="Times New Roman"/>
          </w:rPr>
          <w:t>. These elements of verification</w:t>
        </w:r>
      </w:ins>
      <w:del w:id="29" w:author="Christopher Jones" w:date="2012-03-16T11:24:00Z">
        <w:r w:rsidR="00DE017C" w:rsidRPr="00DE017C">
          <w:rPr>
            <w:rFonts w:ascii="Times New Roman" w:hAnsi="Times New Roman"/>
            <w:rPrChange w:id="30" w:author="Christopher Jones" w:date="2012-03-16T11:11:00Z">
              <w:rPr/>
            </w:rPrChange>
          </w:rPr>
          <w:delText>, which</w:delText>
        </w:r>
      </w:del>
      <w:del w:id="31" w:author="Christopher Jones" w:date="2012-03-16T11:12:00Z">
        <w:r w:rsidR="00DE017C" w:rsidRPr="00DE017C">
          <w:rPr>
            <w:rFonts w:ascii="Times New Roman" w:hAnsi="Times New Roman"/>
            <w:rPrChange w:id="32" w:author="Christopher Jones" w:date="2012-03-16T11:11:00Z">
              <w:rPr/>
            </w:rPrChange>
          </w:rPr>
          <w:delText xml:space="preserve"> can be argued</w:delText>
        </w:r>
      </w:del>
      <w:r w:rsidR="00DE017C" w:rsidRPr="00DE017C">
        <w:rPr>
          <w:rFonts w:ascii="Times New Roman" w:hAnsi="Times New Roman"/>
          <w:rPrChange w:id="33" w:author="Christopher Jones" w:date="2012-03-16T11:11:00Z">
            <w:rPr/>
          </w:rPrChange>
        </w:rPr>
        <w:t xml:space="preserve"> provide</w:t>
      </w:r>
      <w:del w:id="34" w:author="Christopher Jones" w:date="2012-03-16T11:24:00Z">
        <w:r w:rsidR="00DE017C" w:rsidRPr="00DE017C">
          <w:rPr>
            <w:rFonts w:ascii="Times New Roman" w:hAnsi="Times New Roman"/>
            <w:rPrChange w:id="35" w:author="Christopher Jones" w:date="2012-03-16T11:11:00Z">
              <w:rPr/>
            </w:rPrChange>
          </w:rPr>
          <w:delText>s</w:delText>
        </w:r>
      </w:del>
      <w:r w:rsidR="00DE017C" w:rsidRPr="00DE017C">
        <w:rPr>
          <w:rFonts w:ascii="Times New Roman" w:hAnsi="Times New Roman"/>
          <w:rPrChange w:id="36" w:author="Christopher Jones" w:date="2012-03-16T11:11:00Z">
            <w:rPr/>
          </w:rPrChange>
        </w:rPr>
        <w:t xml:space="preserve"> a unique opportunity to systematically understand the range of the mind and its origin in pure consciousness</w:t>
      </w:r>
      <w:del w:id="37" w:author="Christopher Jones" w:date="2012-03-16T11:25:00Z">
        <w:r w:rsidR="00DE017C" w:rsidRPr="00DE017C">
          <w:rPr>
            <w:rFonts w:ascii="Times New Roman" w:hAnsi="Times New Roman"/>
            <w:rPrChange w:id="38" w:author="Christopher Jones" w:date="2012-03-16T11:11:00Z">
              <w:rPr/>
            </w:rPrChange>
          </w:rPr>
          <w:delText xml:space="preserve">.  </w:delText>
        </w:r>
      </w:del>
      <w:del w:id="39" w:author="Christopher Jones" w:date="2012-03-16T11:24:00Z">
        <w:r w:rsidR="00DE017C" w:rsidRPr="00DE017C">
          <w:rPr>
            <w:rFonts w:ascii="Times New Roman" w:hAnsi="Times New Roman"/>
            <w:rPrChange w:id="40" w:author="Christopher Jones" w:date="2012-03-16T11:11:00Z">
              <w:rPr/>
            </w:rPrChange>
          </w:rPr>
          <w:delText xml:space="preserve">These </w:delText>
        </w:r>
      </w:del>
      <w:del w:id="41" w:author="Christopher Jones" w:date="2012-03-16T11:25:00Z">
        <w:r w:rsidR="00DE017C" w:rsidRPr="00DE017C">
          <w:rPr>
            <w:rFonts w:ascii="Times New Roman" w:hAnsi="Times New Roman"/>
            <w:rPrChange w:id="42" w:author="Christopher Jones" w:date="2012-03-16T11:11:00Z">
              <w:rPr/>
            </w:rPrChange>
          </w:rPr>
          <w:delText xml:space="preserve">verification elements </w:delText>
        </w:r>
      </w:del>
      <w:ins w:id="43" w:author="Christopher Jones" w:date="2012-03-16T11:25:00Z">
        <w:r>
          <w:rPr>
            <w:rFonts w:ascii="Times New Roman" w:hAnsi="Times New Roman"/>
          </w:rPr>
          <w:t xml:space="preserve"> and </w:t>
        </w:r>
      </w:ins>
      <w:r w:rsidR="00DE017C" w:rsidRPr="00DE017C">
        <w:rPr>
          <w:rFonts w:ascii="Times New Roman" w:hAnsi="Times New Roman"/>
          <w:rPrChange w:id="44" w:author="Christopher Jones" w:date="2012-03-16T11:11:00Z">
            <w:rPr/>
          </w:rPrChange>
        </w:rPr>
        <w:t>are summarized in</w:t>
      </w:r>
      <w:del w:id="45" w:author="Christopher Jones" w:date="2012-03-16T11:25:00Z">
        <w:r w:rsidR="00DE017C" w:rsidRPr="00DE017C">
          <w:rPr>
            <w:rFonts w:ascii="Times New Roman" w:hAnsi="Times New Roman"/>
            <w:rPrChange w:id="46" w:author="Christopher Jones" w:date="2012-03-16T11:11:00Z">
              <w:rPr/>
            </w:rPrChange>
          </w:rPr>
          <w:delText xml:space="preserve"> the principle of</w:delText>
        </w:r>
      </w:del>
      <w:r w:rsidR="00DE017C" w:rsidRPr="00DE017C">
        <w:rPr>
          <w:rFonts w:ascii="Times New Roman" w:hAnsi="Times New Roman"/>
          <w:rPrChange w:id="47" w:author="Christopher Jones" w:date="2012-03-16T11:11:00Z">
            <w:rPr/>
          </w:rPrChange>
        </w:rPr>
        <w:t xml:space="preserve"> “the three </w:t>
      </w:r>
      <w:proofErr w:type="spellStart"/>
      <w:r w:rsidR="00DE017C" w:rsidRPr="00DE017C">
        <w:rPr>
          <w:rFonts w:ascii="Times New Roman" w:hAnsi="Times New Roman"/>
          <w:rPrChange w:id="48" w:author="Christopher Jones" w:date="2012-03-16T11:11:00Z">
            <w:rPr/>
          </w:rPrChange>
        </w:rPr>
        <w:t>eurekas</w:t>
      </w:r>
      <w:proofErr w:type="spellEnd"/>
      <w:r w:rsidR="00DE017C" w:rsidRPr="00DE017C">
        <w:rPr>
          <w:rFonts w:ascii="Times New Roman" w:hAnsi="Times New Roman"/>
          <w:rPrChange w:id="49" w:author="Christopher Jones" w:date="2012-03-16T11:11:00Z">
            <w:rPr/>
          </w:rPrChange>
        </w:rPr>
        <w:t>.”</w:t>
      </w:r>
    </w:p>
    <w:p w:rsidR="00CD1F96" w:rsidRDefault="00CD1F96" w:rsidP="00E029AC">
      <w:pPr>
        <w:spacing w:after="0"/>
        <w:rPr>
          <w:rFonts w:ascii="Times New Roman" w:hAnsi="Times New Roman"/>
        </w:rPr>
      </w:pPr>
    </w:p>
    <w:p w:rsidR="00000000" w:rsidRDefault="00E029AC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/>
          <w:rPrChange w:id="50" w:author="Christopher Jones" w:date="2012-03-16T11:11:00Z">
            <w:rPr/>
          </w:rPrChange>
        </w:rPr>
        <w:pPrChange w:id="51" w:author="Christopher Jones" w:date="2012-03-16T11:11:00Z">
          <w:pPr>
            <w:spacing w:after="0"/>
          </w:pPr>
        </w:pPrChange>
      </w:pPr>
      <w:ins w:id="52" w:author="Christopher Jones" w:date="2012-03-16T11:16:00Z">
        <w:r>
          <w:rPr>
            <w:rFonts w:ascii="Times New Roman" w:hAnsi="Times New Roman"/>
            <w:b/>
          </w:rPr>
          <w:t xml:space="preserve">Delicate features. </w:t>
        </w:r>
      </w:ins>
      <w:r w:rsidR="00DE017C" w:rsidRPr="00DE017C">
        <w:rPr>
          <w:rFonts w:ascii="Times New Roman" w:hAnsi="Times New Roman"/>
          <w:rPrChange w:id="53" w:author="Christopher Jones" w:date="2012-03-16T11:11:00Z">
            <w:rPr/>
          </w:rPrChange>
        </w:rPr>
        <w:t xml:space="preserve">Critical thinking continues, however, with evaluation of alternative explanations for </w:t>
      </w:r>
      <w:del w:id="54" w:author="Christopher Jones" w:date="2012-03-16T11:29:00Z">
        <w:r w:rsidR="00DE017C" w:rsidRPr="00DE017C">
          <w:rPr>
            <w:rFonts w:ascii="Times New Roman" w:hAnsi="Times New Roman"/>
            <w:rPrChange w:id="55" w:author="Christopher Jones" w:date="2012-03-16T11:11:00Z">
              <w:rPr/>
            </w:rPrChange>
          </w:rPr>
          <w:delText xml:space="preserve">the evidence associated with </w:delText>
        </w:r>
      </w:del>
      <w:r w:rsidR="00DE017C" w:rsidRPr="00DE017C">
        <w:rPr>
          <w:rFonts w:ascii="Times New Roman" w:hAnsi="Times New Roman"/>
          <w:rPrChange w:id="56" w:author="Christopher Jones" w:date="2012-03-16T11:11:00Z">
            <w:rPr/>
          </w:rPrChange>
        </w:rPr>
        <w:t xml:space="preserve">disciplinary </w:t>
      </w:r>
      <w:del w:id="57" w:author="Christopher Jones" w:date="2012-03-16T11:26:00Z">
        <w:r w:rsidR="00DE017C" w:rsidRPr="00DE017C">
          <w:rPr>
            <w:rFonts w:ascii="Times New Roman" w:hAnsi="Times New Roman"/>
            <w:rPrChange w:id="58" w:author="Christopher Jones" w:date="2012-03-16T11:11:00Z">
              <w:rPr/>
            </w:rPrChange>
          </w:rPr>
          <w:delText>theoretical or empirical propositions</w:delText>
        </w:r>
      </w:del>
      <w:ins w:id="59" w:author="Christopher Jones" w:date="2012-03-16T11:26:00Z">
        <w:r w:rsidR="001A23F1">
          <w:rPr>
            <w:rFonts w:ascii="Times New Roman" w:hAnsi="Times New Roman"/>
          </w:rPr>
          <w:t xml:space="preserve">claims to knowledge. It </w:t>
        </w:r>
      </w:ins>
      <w:del w:id="60" w:author="Christopher Jones" w:date="2012-03-16T11:27:00Z">
        <w:r w:rsidR="00DE017C" w:rsidRPr="00DE017C">
          <w:rPr>
            <w:rFonts w:ascii="Times New Roman" w:hAnsi="Times New Roman"/>
            <w:rPrChange w:id="61" w:author="Christopher Jones" w:date="2012-03-16T11:11:00Z">
              <w:rPr/>
            </w:rPrChange>
          </w:rPr>
          <w:delText xml:space="preserve"> and </w:delText>
        </w:r>
      </w:del>
      <w:r w:rsidR="00DE017C" w:rsidRPr="00DE017C">
        <w:rPr>
          <w:rFonts w:ascii="Times New Roman" w:hAnsi="Times New Roman"/>
          <w:rPrChange w:id="62" w:author="Christopher Jones" w:date="2012-03-16T11:11:00Z">
            <w:rPr/>
          </w:rPrChange>
        </w:rPr>
        <w:t xml:space="preserve">includes </w:t>
      </w:r>
      <w:ins w:id="63" w:author="Christopher Jones" w:date="2012-03-16T11:30:00Z">
        <w:r w:rsidR="001A23F1">
          <w:rPr>
            <w:rFonts w:ascii="Times New Roman" w:hAnsi="Times New Roman"/>
          </w:rPr>
          <w:t xml:space="preserve">as well </w:t>
        </w:r>
      </w:ins>
      <w:r w:rsidR="00DE017C" w:rsidRPr="00DE017C">
        <w:rPr>
          <w:rFonts w:ascii="Times New Roman" w:hAnsi="Times New Roman"/>
          <w:rPrChange w:id="64" w:author="Christopher Jones" w:date="2012-03-16T11:11:00Z">
            <w:rPr/>
          </w:rPrChange>
        </w:rPr>
        <w:t xml:space="preserve">an </w:t>
      </w:r>
      <w:del w:id="65" w:author="Christopher Jones" w:date="2012-03-16T11:27:00Z">
        <w:r w:rsidR="00DE017C" w:rsidRPr="00DE017C">
          <w:rPr>
            <w:rFonts w:ascii="Times New Roman" w:hAnsi="Times New Roman"/>
            <w:rPrChange w:id="66" w:author="Christopher Jones" w:date="2012-03-16T11:11:00Z">
              <w:rPr/>
            </w:rPrChange>
          </w:rPr>
          <w:delText>affective component</w:delText>
        </w:r>
      </w:del>
      <w:ins w:id="67" w:author="Christopher Jones" w:date="2012-03-16T11:27:00Z">
        <w:r w:rsidR="001A23F1">
          <w:rPr>
            <w:rFonts w:ascii="Times New Roman" w:hAnsi="Times New Roman"/>
          </w:rPr>
          <w:t>attitude</w:t>
        </w:r>
      </w:ins>
      <w:r w:rsidR="00DE017C" w:rsidRPr="00DE017C">
        <w:rPr>
          <w:rFonts w:ascii="Times New Roman" w:hAnsi="Times New Roman"/>
          <w:rPrChange w:id="68" w:author="Christopher Jones" w:date="2012-03-16T11:11:00Z">
            <w:rPr/>
          </w:rPrChange>
        </w:rPr>
        <w:t xml:space="preserve"> of open-mindedness to being wrong about these </w:t>
      </w:r>
      <w:del w:id="69" w:author="Christopher Jones" w:date="2012-03-16T11:30:00Z">
        <w:r w:rsidR="00DE017C" w:rsidRPr="00DE017C">
          <w:rPr>
            <w:rFonts w:ascii="Times New Roman" w:hAnsi="Times New Roman"/>
            <w:rPrChange w:id="70" w:author="Christopher Jones" w:date="2012-03-16T11:11:00Z">
              <w:rPr/>
            </w:rPrChange>
          </w:rPr>
          <w:delText>conclusions</w:delText>
        </w:r>
      </w:del>
      <w:ins w:id="71" w:author="Christopher Jones" w:date="2012-03-16T11:30:00Z">
        <w:r w:rsidR="001A23F1">
          <w:rPr>
            <w:rFonts w:ascii="Times New Roman" w:hAnsi="Times New Roman"/>
          </w:rPr>
          <w:t>claims</w:t>
        </w:r>
      </w:ins>
      <w:r w:rsidR="00DE017C" w:rsidRPr="00DE017C">
        <w:rPr>
          <w:rFonts w:ascii="Times New Roman" w:hAnsi="Times New Roman"/>
          <w:rPrChange w:id="72" w:author="Christopher Jones" w:date="2012-03-16T11:11:00Z">
            <w:rPr/>
          </w:rPrChange>
        </w:rPr>
        <w:t xml:space="preserve">, </w:t>
      </w:r>
      <w:del w:id="73" w:author="Christopher Jones" w:date="2012-03-16T11:27:00Z">
        <w:r w:rsidR="00DE017C" w:rsidRPr="00DE017C">
          <w:rPr>
            <w:rFonts w:ascii="Times New Roman" w:hAnsi="Times New Roman"/>
            <w:rPrChange w:id="74" w:author="Christopher Jones" w:date="2012-03-16T11:11:00Z">
              <w:rPr/>
            </w:rPrChange>
          </w:rPr>
          <w:delText xml:space="preserve">which is </w:delText>
        </w:r>
      </w:del>
      <w:r w:rsidR="00DE017C" w:rsidRPr="00DE017C">
        <w:rPr>
          <w:rFonts w:ascii="Times New Roman" w:hAnsi="Times New Roman"/>
          <w:rPrChange w:id="75" w:author="Christopher Jones" w:date="2012-03-16T11:11:00Z">
            <w:rPr/>
          </w:rPrChange>
        </w:rPr>
        <w:t xml:space="preserve">derived from the </w:t>
      </w:r>
      <w:ins w:id="76" w:author="Christopher Jones" w:date="2012-03-16T11:30:00Z">
        <w:r w:rsidR="001A23F1">
          <w:rPr>
            <w:rFonts w:ascii="Times New Roman" w:hAnsi="Times New Roman"/>
          </w:rPr>
          <w:t xml:space="preserve">sacrosanct </w:t>
        </w:r>
      </w:ins>
      <w:r w:rsidR="00DE017C" w:rsidRPr="00DE017C">
        <w:rPr>
          <w:rFonts w:ascii="Times New Roman" w:hAnsi="Times New Roman"/>
          <w:rPrChange w:id="77" w:author="Christopher Jones" w:date="2012-03-16T11:11:00Z">
            <w:rPr/>
          </w:rPrChange>
        </w:rPr>
        <w:t xml:space="preserve">role of objectivity (being unbiased) in modern science. </w:t>
      </w:r>
      <w:del w:id="78" w:author="Christopher Jones" w:date="2012-03-16T11:31:00Z">
        <w:r w:rsidR="00DE017C" w:rsidRPr="00DE017C">
          <w:rPr>
            <w:rFonts w:ascii="Times New Roman" w:hAnsi="Times New Roman"/>
            <w:rPrChange w:id="79" w:author="Christopher Jones" w:date="2012-03-16T11:11:00Z">
              <w:rPr/>
            </w:rPrChange>
          </w:rPr>
          <w:delText xml:space="preserve"> The importance of objectivity in modern science derives from its </w:delText>
        </w:r>
        <w:r w:rsidR="00DE017C" w:rsidRPr="00DE017C">
          <w:rPr>
            <w:rFonts w:ascii="Times New Roman" w:hAnsi="Times New Roman"/>
            <w:i/>
            <w:rPrChange w:id="80" w:author="Christopher Jones" w:date="2012-03-16T11:11:00Z">
              <w:rPr>
                <w:i/>
              </w:rPr>
            </w:rPrChange>
          </w:rPr>
          <w:delText>history</w:delText>
        </w:r>
        <w:r w:rsidR="00DE017C" w:rsidRPr="00DE017C">
          <w:rPr>
            <w:rFonts w:ascii="Times New Roman" w:hAnsi="Times New Roman"/>
            <w:rPrChange w:id="81" w:author="Christopher Jones" w:date="2012-03-16T11:11:00Z">
              <w:rPr/>
            </w:rPrChange>
          </w:rPr>
          <w:delText xml:space="preserve"> of having key propositions overturned with the discovery of anomalies associated with theories.  </w:delText>
        </w:r>
      </w:del>
      <w:r w:rsidR="00DE017C" w:rsidRPr="00DE017C">
        <w:rPr>
          <w:rFonts w:ascii="Times New Roman" w:hAnsi="Times New Roman"/>
          <w:rPrChange w:id="82" w:author="Christopher Jones" w:date="2012-03-16T11:11:00Z">
            <w:rPr/>
          </w:rPrChange>
        </w:rPr>
        <w:t>The application of this intellectual and affective approach to the theories of consciousness in Maharishi Vedic Science is sometimes problematical in our community.</w:t>
      </w:r>
    </w:p>
    <w:p w:rsidR="00D0653F" w:rsidRDefault="00D0653F" w:rsidP="00E029AC">
      <w:pPr>
        <w:spacing w:after="0"/>
        <w:rPr>
          <w:rFonts w:ascii="Times New Roman" w:hAnsi="Times New Roman"/>
        </w:rPr>
      </w:pPr>
    </w:p>
    <w:p w:rsidR="00000000" w:rsidRDefault="00E029AC">
      <w:pPr>
        <w:pStyle w:val="ListParagraph"/>
        <w:numPr>
          <w:ilvl w:val="0"/>
          <w:numId w:val="1"/>
        </w:numPr>
        <w:spacing w:after="0"/>
        <w:ind w:left="360"/>
        <w:rPr>
          <w:rFonts w:ascii="Times New Roman" w:hAnsi="Times New Roman"/>
          <w:rPrChange w:id="83" w:author="Christopher Jones" w:date="2012-03-16T11:11:00Z">
            <w:rPr/>
          </w:rPrChange>
        </w:rPr>
        <w:pPrChange w:id="84" w:author="Christopher Jones" w:date="2012-03-16T11:11:00Z">
          <w:pPr>
            <w:spacing w:after="0"/>
          </w:pPr>
        </w:pPrChange>
      </w:pPr>
      <w:ins w:id="85" w:author="Christopher Jones" w:date="2012-03-16T11:16:00Z">
        <w:r>
          <w:rPr>
            <w:rFonts w:ascii="Times New Roman" w:hAnsi="Times New Roman"/>
            <w:b/>
          </w:rPr>
          <w:t xml:space="preserve">The role of authority in science. </w:t>
        </w:r>
      </w:ins>
      <w:r w:rsidR="00DE017C" w:rsidRPr="00DE017C">
        <w:rPr>
          <w:rFonts w:ascii="Times New Roman" w:hAnsi="Times New Roman"/>
          <w:rPrChange w:id="86" w:author="Christopher Jones" w:date="2012-03-16T11:11:00Z">
            <w:rPr/>
          </w:rPrChange>
        </w:rPr>
        <w:t xml:space="preserve">In the sphere of teaching, the </w:t>
      </w:r>
      <w:ins w:id="87" w:author="Christopher Jones" w:date="2012-03-16T11:32:00Z">
        <w:r w:rsidR="001A23F1">
          <w:rPr>
            <w:rFonts w:ascii="Times New Roman" w:hAnsi="Times New Roman"/>
          </w:rPr>
          <w:t xml:space="preserve">objective </w:t>
        </w:r>
      </w:ins>
      <w:del w:id="88" w:author="Christopher Jones" w:date="2012-03-16T11:32:00Z">
        <w:r w:rsidR="00DE017C" w:rsidRPr="00DE017C">
          <w:rPr>
            <w:rFonts w:ascii="Times New Roman" w:hAnsi="Times New Roman"/>
            <w:rPrChange w:id="89" w:author="Christopher Jones" w:date="2012-03-16T11:11:00Z">
              <w:rPr/>
            </w:rPrChange>
          </w:rPr>
          <w:delText>affective component</w:delText>
        </w:r>
      </w:del>
      <w:ins w:id="90" w:author="Christopher Jones" w:date="2012-03-16T11:32:00Z">
        <w:r w:rsidR="001A23F1">
          <w:rPr>
            <w:rFonts w:ascii="Times New Roman" w:hAnsi="Times New Roman"/>
          </w:rPr>
          <w:t>attitude</w:t>
        </w:r>
      </w:ins>
      <w:r w:rsidR="00DE017C" w:rsidRPr="00DE017C">
        <w:rPr>
          <w:rFonts w:ascii="Times New Roman" w:hAnsi="Times New Roman"/>
          <w:rPrChange w:id="91" w:author="Christopher Jones" w:date="2012-03-16T11:11:00Z">
            <w:rPr/>
          </w:rPrChange>
        </w:rPr>
        <w:t xml:space="preserve"> </w:t>
      </w:r>
      <w:del w:id="92" w:author="Christopher Jones" w:date="2012-03-16T11:32:00Z">
        <w:r w:rsidR="00DE017C" w:rsidRPr="00DE017C">
          <w:rPr>
            <w:rFonts w:ascii="Times New Roman" w:hAnsi="Times New Roman"/>
            <w:rPrChange w:id="93" w:author="Christopher Jones" w:date="2012-03-16T11:11:00Z">
              <w:rPr/>
            </w:rPrChange>
          </w:rPr>
          <w:delText xml:space="preserve">associated </w:delText>
        </w:r>
        <w:r w:rsidR="00DE017C" w:rsidRPr="00DE017C">
          <w:rPr>
            <w:rFonts w:ascii="Times New Roman" w:hAnsi="Times New Roman"/>
            <w:i/>
            <w:rPrChange w:id="94" w:author="Christopher Jones" w:date="2012-03-16T11:11:00Z">
              <w:rPr>
                <w:i/>
              </w:rPr>
            </w:rPrChange>
          </w:rPr>
          <w:delText>objectivity</w:delText>
        </w:r>
        <w:r w:rsidR="00DE017C" w:rsidRPr="00DE017C">
          <w:rPr>
            <w:rFonts w:ascii="Times New Roman" w:hAnsi="Times New Roman"/>
            <w:rPrChange w:id="95" w:author="Christopher Jones" w:date="2012-03-16T11:11:00Z">
              <w:rPr/>
            </w:rPrChange>
          </w:rPr>
          <w:delText xml:space="preserve"> in</w:delText>
        </w:r>
      </w:del>
      <w:ins w:id="96" w:author="Christopher Jones" w:date="2012-03-16T11:32:00Z">
        <w:r w:rsidR="001A23F1">
          <w:rPr>
            <w:rFonts w:ascii="Times New Roman" w:hAnsi="Times New Roman"/>
          </w:rPr>
          <w:t>of</w:t>
        </w:r>
      </w:ins>
      <w:r w:rsidR="00DE017C" w:rsidRPr="00DE017C">
        <w:rPr>
          <w:rFonts w:ascii="Times New Roman" w:hAnsi="Times New Roman"/>
          <w:rPrChange w:id="97" w:author="Christopher Jones" w:date="2012-03-16T11:11:00Z">
            <w:rPr/>
          </w:rPrChange>
        </w:rPr>
        <w:t xml:space="preserve"> modern science and critical thinking </w:t>
      </w:r>
      <w:ins w:id="98" w:author="Christopher Jones" w:date="2012-03-16T11:35:00Z">
        <w:r w:rsidR="001A23F1">
          <w:rPr>
            <w:rFonts w:ascii="Times New Roman" w:hAnsi="Times New Roman"/>
          </w:rPr>
          <w:t xml:space="preserve">is </w:t>
        </w:r>
      </w:ins>
      <w:r w:rsidR="00DE017C" w:rsidRPr="00DE017C">
        <w:rPr>
          <w:rFonts w:ascii="Times New Roman" w:hAnsi="Times New Roman"/>
          <w:rPrChange w:id="99" w:author="Christopher Jones" w:date="2012-03-16T11:11:00Z">
            <w:rPr/>
          </w:rPrChange>
        </w:rPr>
        <w:t xml:space="preserve">often </w:t>
      </w:r>
      <w:del w:id="100" w:author="Christopher Jones" w:date="2012-03-16T11:35:00Z">
        <w:r w:rsidR="00DE017C" w:rsidRPr="00DE017C">
          <w:rPr>
            <w:rFonts w:ascii="Times New Roman" w:hAnsi="Times New Roman"/>
            <w:rPrChange w:id="101" w:author="Christopher Jones" w:date="2012-03-16T11:11:00Z">
              <w:rPr/>
            </w:rPrChange>
          </w:rPr>
          <w:delText>communicates more deeply the stance towards the scientific character of a theory</w:delText>
        </w:r>
      </w:del>
      <w:ins w:id="102" w:author="Christopher Jones" w:date="2012-03-16T11:35:00Z">
        <w:r w:rsidR="001A23F1">
          <w:rPr>
            <w:rFonts w:ascii="Times New Roman" w:hAnsi="Times New Roman"/>
          </w:rPr>
          <w:t>more highly prized</w:t>
        </w:r>
      </w:ins>
      <w:r w:rsidR="00DE017C" w:rsidRPr="00DE017C">
        <w:rPr>
          <w:rFonts w:ascii="Times New Roman" w:hAnsi="Times New Roman"/>
          <w:rPrChange w:id="103" w:author="Christopher Jones" w:date="2012-03-16T11:11:00Z">
            <w:rPr/>
          </w:rPrChange>
        </w:rPr>
        <w:t xml:space="preserve"> than the intellectual and evidential arguments </w:t>
      </w:r>
      <w:del w:id="104" w:author="Christopher Jones" w:date="2012-03-16T11:36:00Z">
        <w:r w:rsidR="00DE017C" w:rsidRPr="00DE017C">
          <w:rPr>
            <w:rFonts w:ascii="Times New Roman" w:hAnsi="Times New Roman"/>
            <w:rPrChange w:id="105" w:author="Christopher Jones" w:date="2012-03-16T11:11:00Z">
              <w:rPr/>
            </w:rPrChange>
          </w:rPr>
          <w:delText xml:space="preserve">that are </w:delText>
        </w:r>
      </w:del>
      <w:r w:rsidR="00DE017C" w:rsidRPr="00DE017C">
        <w:rPr>
          <w:rFonts w:ascii="Times New Roman" w:hAnsi="Times New Roman"/>
          <w:rPrChange w:id="106" w:author="Christopher Jones" w:date="2012-03-16T11:11:00Z">
            <w:rPr/>
          </w:rPrChange>
        </w:rPr>
        <w:t xml:space="preserve">made in its favor.  This </w:t>
      </w:r>
      <w:ins w:id="107" w:author="Christopher Jones" w:date="2012-03-16T11:42:00Z">
        <w:r w:rsidR="000F0ED4">
          <w:rPr>
            <w:rFonts w:ascii="Times New Roman" w:hAnsi="Times New Roman"/>
          </w:rPr>
          <w:t xml:space="preserve">objectivity </w:t>
        </w:r>
      </w:ins>
      <w:ins w:id="108" w:author="Christopher Jones" w:date="2012-03-16T11:43:00Z">
        <w:r w:rsidR="000F0ED4">
          <w:rPr>
            <w:rFonts w:ascii="Times New Roman" w:hAnsi="Times New Roman"/>
          </w:rPr>
          <w:t xml:space="preserve">issue comes to the forefront </w:t>
        </w:r>
      </w:ins>
      <w:bookmarkStart w:id="109" w:name="_GoBack"/>
      <w:bookmarkEnd w:id="109"/>
      <w:del w:id="110" w:author="Christopher Jones" w:date="2012-03-16T11:42:00Z">
        <w:r w:rsidR="00DE017C" w:rsidRPr="00DE017C">
          <w:rPr>
            <w:rFonts w:ascii="Times New Roman" w:hAnsi="Times New Roman"/>
            <w:rPrChange w:id="111" w:author="Christopher Jones" w:date="2012-03-16T11:11:00Z">
              <w:rPr/>
            </w:rPrChange>
          </w:rPr>
          <w:delText xml:space="preserve">is especially true </w:delText>
        </w:r>
      </w:del>
      <w:r w:rsidR="00DE017C" w:rsidRPr="00DE017C">
        <w:rPr>
          <w:rFonts w:ascii="Times New Roman" w:hAnsi="Times New Roman"/>
          <w:rPrChange w:id="112" w:author="Christopher Jones" w:date="2012-03-16T11:11:00Z">
            <w:rPr/>
          </w:rPrChange>
        </w:rPr>
        <w:t>in the case of Maharishi Vedic Science</w:t>
      </w:r>
      <w:del w:id="113" w:author="Christopher Jones" w:date="2012-03-16T11:14:00Z">
        <w:r w:rsidR="00DE017C" w:rsidRPr="00DE017C">
          <w:rPr>
            <w:rFonts w:ascii="Times New Roman" w:hAnsi="Times New Roman"/>
            <w:rPrChange w:id="114" w:author="Christopher Jones" w:date="2012-03-16T11:11:00Z">
              <w:rPr/>
            </w:rPrChange>
          </w:rPr>
          <w:delText>,</w:delText>
        </w:r>
      </w:del>
      <w:r w:rsidR="00DE017C" w:rsidRPr="00DE017C">
        <w:rPr>
          <w:rFonts w:ascii="Times New Roman" w:hAnsi="Times New Roman"/>
          <w:rPrChange w:id="115" w:author="Christopher Jones" w:date="2012-03-16T11:11:00Z">
            <w:rPr/>
          </w:rPrChange>
        </w:rPr>
        <w:t xml:space="preserve"> </w:t>
      </w:r>
      <w:del w:id="116" w:author="Christopher Jones" w:date="2012-03-16T11:14:00Z">
        <w:r w:rsidR="00DE017C" w:rsidRPr="00DE017C">
          <w:rPr>
            <w:rFonts w:ascii="Times New Roman" w:hAnsi="Times New Roman"/>
            <w:rPrChange w:id="117" w:author="Christopher Jones" w:date="2012-03-16T11:11:00Z">
              <w:rPr/>
            </w:rPrChange>
          </w:rPr>
          <w:delText>particularly in the area of</w:delText>
        </w:r>
      </w:del>
      <w:ins w:id="118" w:author="Christopher Jones" w:date="2012-03-16T11:14:00Z">
        <w:r>
          <w:rPr>
            <w:rFonts w:ascii="Times New Roman" w:hAnsi="Times New Roman"/>
          </w:rPr>
          <w:t>with regard to</w:t>
        </w:r>
      </w:ins>
      <w:r w:rsidR="00DE017C" w:rsidRPr="00DE017C">
        <w:rPr>
          <w:rFonts w:ascii="Times New Roman" w:hAnsi="Times New Roman"/>
          <w:rPrChange w:id="119" w:author="Christopher Jones" w:date="2012-03-16T11:11:00Z">
            <w:rPr/>
          </w:rPrChange>
        </w:rPr>
        <w:t xml:space="preserve"> the role of authority in this science.  Objectivity requires that the role of authority in science be the </w:t>
      </w:r>
      <w:r w:rsidR="00DE017C" w:rsidRPr="00DE017C">
        <w:rPr>
          <w:rFonts w:ascii="Times New Roman" w:hAnsi="Times New Roman"/>
          <w:i/>
          <w:rPrChange w:id="120" w:author="Christopher Jones" w:date="2012-03-16T11:11:00Z">
            <w:rPr>
              <w:i/>
            </w:rPr>
          </w:rPrChange>
        </w:rPr>
        <w:t>starting point</w:t>
      </w:r>
      <w:r w:rsidR="00DE017C" w:rsidRPr="00DE017C">
        <w:rPr>
          <w:rFonts w:ascii="Times New Roman" w:hAnsi="Times New Roman"/>
          <w:rPrChange w:id="121" w:author="Christopher Jones" w:date="2012-03-16T11:11:00Z">
            <w:rPr/>
          </w:rPrChange>
        </w:rPr>
        <w:t xml:space="preserve"> for further discussion of the logic and evidence in favor of a proposition, not the deciding point.</w:t>
      </w:r>
    </w:p>
    <w:p w:rsidR="009566F1" w:rsidRDefault="009566F1" w:rsidP="00CD1F96">
      <w:pPr>
        <w:spacing w:after="0"/>
        <w:rPr>
          <w:rFonts w:ascii="Times New Roman" w:hAnsi="Times New Roman"/>
        </w:rPr>
      </w:pPr>
    </w:p>
    <w:p w:rsidR="00757E5B" w:rsidRPr="00786FDF" w:rsidRDefault="00757E5B" w:rsidP="00321628">
      <w:pPr>
        <w:numPr>
          <w:ins w:id="122" w:author="Samuel Boothby" w:date="2012-05-28T11:40:00Z"/>
        </w:numPr>
        <w:spacing w:after="0"/>
        <w:jc w:val="center"/>
        <w:rPr>
          <w:ins w:id="123" w:author="Samuel Boothby" w:date="2012-05-28T11:40:00Z"/>
          <w:rFonts w:ascii="Times New Roman" w:hAnsi="Times New Roman"/>
        </w:rPr>
        <w:pPrChange w:id="124" w:author="Samuel Boothby" w:date="2013-04-16T15:00:00Z">
          <w:pPr>
            <w:spacing w:after="0"/>
          </w:pPr>
        </w:pPrChange>
      </w:pPr>
    </w:p>
    <w:p w:rsidR="00A72B08" w:rsidRPr="00CD1F96" w:rsidRDefault="00A72B08" w:rsidP="00CD1F96">
      <w:pPr>
        <w:spacing w:after="0"/>
        <w:rPr>
          <w:rFonts w:ascii="Times New Roman" w:hAnsi="Times New Roman"/>
        </w:rPr>
      </w:pPr>
    </w:p>
    <w:sectPr w:rsidR="00A72B08" w:rsidRPr="00CD1F96" w:rsidSect="00A72B0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432A65"/>
    <w:multiLevelType w:val="hybridMultilevel"/>
    <w:tmpl w:val="514C3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revisionView w:markup="0"/>
  <w:trackRevision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72B08"/>
    <w:rsid w:val="000F0ED4"/>
    <w:rsid w:val="001A23F1"/>
    <w:rsid w:val="00321628"/>
    <w:rsid w:val="0053328A"/>
    <w:rsid w:val="00757E5B"/>
    <w:rsid w:val="009566F1"/>
    <w:rsid w:val="00A448BE"/>
    <w:rsid w:val="00A72B08"/>
    <w:rsid w:val="00B1778C"/>
    <w:rsid w:val="00C03434"/>
    <w:rsid w:val="00CD1F96"/>
    <w:rsid w:val="00D0653F"/>
    <w:rsid w:val="00DE017C"/>
    <w:rsid w:val="00E029AC"/>
    <w:rsid w:val="00F40828"/>
  </w:rsids>
  <m:mathPr>
    <m:mathFont m:val="Lucida Grande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4A1C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E029A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9AC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9AC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848</Words>
  <Characters>4835</Characters>
  <Application>Microsoft Macintosh Word</Application>
  <DocSecurity>0</DocSecurity>
  <Lines>40</Lines>
  <Paragraphs>9</Paragraphs>
  <ScaleCrop>false</ScaleCrop>
  <Company>MUM</Company>
  <LinksUpToDate>false</LinksUpToDate>
  <CharactersWithSpaces>5937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2</cp:revision>
  <dcterms:created xsi:type="dcterms:W3CDTF">2013-04-16T20:01:00Z</dcterms:created>
  <dcterms:modified xsi:type="dcterms:W3CDTF">2013-04-16T20:01:00Z</dcterms:modified>
</cp:coreProperties>
</file>